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B238C" w14:textId="77777777" w:rsidR="00A969B2" w:rsidRDefault="009B631D">
      <w:pPr>
        <w:rPr>
          <w:b/>
          <w:sz w:val="30"/>
          <w:szCs w:val="30"/>
        </w:rPr>
      </w:pPr>
      <w:r w:rsidRPr="000033D9">
        <w:rPr>
          <w:b/>
          <w:color w:val="000000" w:themeColor="text1"/>
          <w:sz w:val="30"/>
          <w:szCs w:val="30"/>
        </w:rPr>
        <w:t xml:space="preserve">Lesson Plan for </w:t>
      </w:r>
      <w:r w:rsidR="001A2841">
        <w:rPr>
          <w:rFonts w:hint="eastAsia"/>
          <w:b/>
          <w:color w:val="943634" w:themeColor="accent2" w:themeShade="BF"/>
          <w:sz w:val="30"/>
          <w:szCs w:val="30"/>
        </w:rPr>
        <w:t xml:space="preserve">STEAM Reading </w:t>
      </w:r>
      <w:r w:rsidR="00F41419">
        <w:rPr>
          <w:rFonts w:hint="eastAsia"/>
          <w:b/>
          <w:color w:val="943634" w:themeColor="accent2" w:themeShade="BF"/>
          <w:sz w:val="30"/>
          <w:szCs w:val="30"/>
        </w:rPr>
        <w:t>Beginner 3</w:t>
      </w:r>
    </w:p>
    <w:p w14:paraId="5BDF688E" w14:textId="77777777" w:rsidR="00A969B2" w:rsidRDefault="00A969B2">
      <w:pPr>
        <w:jc w:val="left"/>
        <w:rPr>
          <w:rFonts w:ascii="Arial" w:eastAsia="Arial" w:hAnsi="Arial" w:cs="Arial"/>
          <w:b/>
        </w:rPr>
      </w:pPr>
    </w:p>
    <w:p w14:paraId="24BB005B" w14:textId="77777777" w:rsidR="00A969B2" w:rsidRDefault="009B631D">
      <w:pPr>
        <w:jc w:val="lef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Class Time: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>50 mins</w:t>
      </w:r>
    </w:p>
    <w:p w14:paraId="350964B2" w14:textId="77777777" w:rsidR="00A969B2" w:rsidRPr="001A2841" w:rsidRDefault="00295974">
      <w:pPr>
        <w:jc w:val="left"/>
        <w:rPr>
          <w:rFonts w:ascii="Arial" w:eastAsiaTheme="minorEastAsia" w:hAnsi="Arial" w:cs="Arial"/>
          <w:b/>
        </w:rPr>
      </w:pPr>
      <w:r>
        <w:rPr>
          <w:rFonts w:ascii="Arial" w:eastAsia="Arial" w:hAnsi="Arial" w:cs="Arial"/>
          <w:b/>
        </w:rPr>
        <w:t xml:space="preserve">Example Unit: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9B631D">
        <w:rPr>
          <w:rFonts w:ascii="Arial" w:eastAsia="Arial" w:hAnsi="Arial" w:cs="Arial"/>
        </w:rPr>
        <w:t xml:space="preserve">Unit 1 </w:t>
      </w:r>
      <w:r w:rsidR="00570A3C">
        <w:rPr>
          <w:rFonts w:ascii="Arial" w:eastAsiaTheme="minorEastAsia" w:hAnsi="Arial" w:cs="Arial" w:hint="eastAsia"/>
        </w:rPr>
        <w:t>The Three States of Water</w:t>
      </w:r>
    </w:p>
    <w:p w14:paraId="4468DF00" w14:textId="77777777" w:rsidR="00A969B2" w:rsidRDefault="00622FFC" w:rsidP="00622FFC">
      <w:pPr>
        <w:jc w:val="left"/>
        <w:rPr>
          <w:rFonts w:ascii="Arial" w:eastAsiaTheme="minorEastAsia" w:hAnsi="Arial" w:cs="Arial"/>
        </w:rPr>
      </w:pPr>
      <w:r>
        <w:rPr>
          <w:rFonts w:ascii="Arial" w:eastAsia="Arial" w:hAnsi="Arial" w:cs="Arial"/>
          <w:b/>
        </w:rPr>
        <w:t>Topic: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="00AD7E6A">
        <w:rPr>
          <w:rFonts w:ascii="Arial" w:eastAsiaTheme="minorEastAsia" w:hAnsi="Arial" w:cs="Arial" w:hint="eastAsia"/>
        </w:rPr>
        <w:t>Solid, L</w:t>
      </w:r>
      <w:r w:rsidR="00E57091">
        <w:rPr>
          <w:rFonts w:ascii="Arial" w:eastAsiaTheme="minorEastAsia" w:hAnsi="Arial" w:cs="Arial" w:hint="eastAsia"/>
        </w:rPr>
        <w:t>iquid, and G</w:t>
      </w:r>
      <w:r w:rsidR="00F20E08">
        <w:rPr>
          <w:rFonts w:ascii="Arial" w:eastAsiaTheme="minorEastAsia" w:hAnsi="Arial" w:cs="Arial" w:hint="eastAsia"/>
        </w:rPr>
        <w:t>as</w:t>
      </w:r>
    </w:p>
    <w:p w14:paraId="063FD0C8" w14:textId="77777777" w:rsidR="006F5B7C" w:rsidRPr="006F5B7C" w:rsidRDefault="006F5B7C" w:rsidP="00622FFC">
      <w:pPr>
        <w:jc w:val="left"/>
        <w:rPr>
          <w:rFonts w:ascii="Arial" w:eastAsiaTheme="minorEastAsia" w:hAnsi="Arial" w:cs="Arial"/>
        </w:rPr>
      </w:pPr>
      <w:r>
        <w:rPr>
          <w:rFonts w:ascii="Arial" w:eastAsiaTheme="minorEastAsia" w:hAnsi="Arial" w:cs="Arial" w:hint="eastAsia"/>
          <w:b/>
        </w:rPr>
        <w:t xml:space="preserve">STEAM: </w:t>
      </w:r>
      <w:r>
        <w:rPr>
          <w:rFonts w:ascii="Arial" w:eastAsiaTheme="minorEastAsia" w:hAnsi="Arial" w:cs="Arial" w:hint="eastAsia"/>
          <w:b/>
        </w:rPr>
        <w:tab/>
      </w:r>
      <w:r>
        <w:rPr>
          <w:rFonts w:ascii="Arial" w:eastAsiaTheme="minorEastAsia" w:hAnsi="Arial" w:cs="Arial" w:hint="eastAsia"/>
          <w:b/>
        </w:rPr>
        <w:tab/>
      </w:r>
      <w:r w:rsidR="00D56F91">
        <w:rPr>
          <w:rFonts w:ascii="Arial" w:eastAsiaTheme="minorEastAsia" w:hAnsi="Arial" w:cs="Arial" w:hint="eastAsia"/>
        </w:rPr>
        <w:t>Science</w:t>
      </w:r>
    </w:p>
    <w:p w14:paraId="59392A99" w14:textId="77777777" w:rsidR="00A969B2" w:rsidRPr="001A2841" w:rsidRDefault="009B631D">
      <w:pPr>
        <w:jc w:val="left"/>
        <w:rPr>
          <w:rFonts w:ascii="Arial" w:eastAsiaTheme="minorEastAsia" w:hAnsi="Arial" w:cs="Arial"/>
        </w:rPr>
      </w:pPr>
      <w:r>
        <w:rPr>
          <w:rFonts w:ascii="Arial" w:eastAsia="Arial" w:hAnsi="Arial" w:cs="Arial"/>
          <w:b/>
        </w:rPr>
        <w:t>New Words:</w:t>
      </w:r>
      <w:r>
        <w:rPr>
          <w:rFonts w:ascii="Arial" w:eastAsia="Arial" w:hAnsi="Arial" w:cs="Arial"/>
          <w:b/>
        </w:rPr>
        <w:tab/>
        <w:t xml:space="preserve"> </w:t>
      </w:r>
      <w:r>
        <w:rPr>
          <w:rFonts w:ascii="Arial" w:eastAsia="Arial" w:hAnsi="Arial" w:cs="Arial"/>
          <w:b/>
        </w:rPr>
        <w:tab/>
      </w:r>
      <w:r w:rsidR="00D56F91">
        <w:rPr>
          <w:rFonts w:ascii="Arial" w:eastAsiaTheme="minorEastAsia" w:hAnsi="Arial" w:cs="Arial" w:hint="eastAsia"/>
        </w:rPr>
        <w:t xml:space="preserve">freeze, ice, palm, melt, </w:t>
      </w:r>
      <w:r w:rsidR="00D56F91">
        <w:rPr>
          <w:rFonts w:ascii="Arial" w:eastAsiaTheme="minorEastAsia" w:hAnsi="Arial" w:cs="Arial"/>
        </w:rPr>
        <w:t>disappear,</w:t>
      </w:r>
      <w:r w:rsidR="00D56F91">
        <w:rPr>
          <w:rFonts w:ascii="Arial" w:eastAsiaTheme="minorEastAsia" w:hAnsi="Arial" w:cs="Arial" w:hint="eastAsia"/>
        </w:rPr>
        <w:t xml:space="preserve"> frozen</w:t>
      </w:r>
    </w:p>
    <w:p w14:paraId="0124144A" w14:textId="77777777" w:rsidR="00A969B2" w:rsidRDefault="00A969B2">
      <w:pPr>
        <w:jc w:val="left"/>
        <w:rPr>
          <w:b/>
          <w:sz w:val="14"/>
          <w:szCs w:val="14"/>
        </w:rPr>
      </w:pPr>
    </w:p>
    <w:tbl>
      <w:tblPr>
        <w:tblStyle w:val="a5"/>
        <w:tblW w:w="10696" w:type="dxa"/>
        <w:jc w:val="center"/>
        <w:tblBorders>
          <w:top w:val="single" w:sz="4" w:space="0" w:color="00463E"/>
          <w:left w:val="single" w:sz="4" w:space="0" w:color="00463E"/>
          <w:bottom w:val="single" w:sz="4" w:space="0" w:color="00463E"/>
          <w:right w:val="single" w:sz="4" w:space="0" w:color="00463E"/>
          <w:insideH w:val="single" w:sz="4" w:space="0" w:color="00463E"/>
          <w:insideV w:val="single" w:sz="4" w:space="0" w:color="00463E"/>
        </w:tblBorders>
        <w:tblLayout w:type="fixed"/>
        <w:tblLook w:val="0400" w:firstRow="0" w:lastRow="0" w:firstColumn="0" w:lastColumn="0" w:noHBand="0" w:noVBand="1"/>
      </w:tblPr>
      <w:tblGrid>
        <w:gridCol w:w="2654"/>
        <w:gridCol w:w="5519"/>
        <w:gridCol w:w="1242"/>
        <w:gridCol w:w="1281"/>
      </w:tblGrid>
      <w:tr w:rsidR="00A969B2" w14:paraId="2012EC70" w14:textId="77777777" w:rsidTr="000B7645">
        <w:trPr>
          <w:jc w:val="center"/>
        </w:trPr>
        <w:tc>
          <w:tcPr>
            <w:tcW w:w="2654" w:type="dxa"/>
            <w:tcBorders>
              <w:bottom w:val="single" w:sz="4" w:space="0" w:color="auto"/>
            </w:tcBorders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602B1327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Lesson Section</w:t>
            </w:r>
          </w:p>
        </w:tc>
        <w:tc>
          <w:tcPr>
            <w:tcW w:w="5519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6F8AA8D1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Activities</w:t>
            </w:r>
          </w:p>
        </w:tc>
        <w:tc>
          <w:tcPr>
            <w:tcW w:w="1242" w:type="dxa"/>
            <w:shd w:val="clear" w:color="auto" w:fill="943634" w:themeFill="accent2" w:themeFillShade="BF"/>
            <w:vAlign w:val="center"/>
          </w:tcPr>
          <w:p w14:paraId="357B4393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Page</w:t>
            </w:r>
          </w:p>
        </w:tc>
        <w:tc>
          <w:tcPr>
            <w:tcW w:w="1281" w:type="dxa"/>
            <w:shd w:val="clear" w:color="auto" w:fill="943634" w:themeFill="accent2" w:themeFillShade="BF"/>
            <w:tcMar>
              <w:top w:w="113" w:type="dxa"/>
              <w:bottom w:w="113" w:type="dxa"/>
            </w:tcMar>
          </w:tcPr>
          <w:p w14:paraId="54DC3CBC" w14:textId="77777777" w:rsidR="00A969B2" w:rsidRDefault="009B631D">
            <w:pPr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Time</w:t>
            </w:r>
          </w:p>
        </w:tc>
      </w:tr>
      <w:tr w:rsidR="00A969B2" w14:paraId="2DB8877A" w14:textId="77777777" w:rsidTr="000B7645">
        <w:trPr>
          <w:trHeight w:val="400"/>
          <w:jc w:val="center"/>
        </w:trPr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1054CFF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Pre</w:t>
            </w:r>
            <w:r>
              <w:rPr>
                <w:rFonts w:ascii="Cambria Math" w:eastAsia="Cambria Math" w:hAnsi="Cambria Math" w:cs="Cambria Math"/>
                <w:b/>
              </w:rPr>
              <w:t>‐</w:t>
            </w:r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36790FB" w14:textId="77777777" w:rsidR="00A969B2" w:rsidRDefault="00C7490A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Topic </w:t>
            </w:r>
            <w:r w:rsidR="009B631D">
              <w:rPr>
                <w:rFonts w:ascii="Arial" w:eastAsia="Arial" w:hAnsi="Arial" w:cs="Arial"/>
                <w:b/>
              </w:rPr>
              <w:t>Intro Pages</w:t>
            </w:r>
          </w:p>
          <w:p w14:paraId="0731A575" w14:textId="77777777" w:rsidR="00C7490A" w:rsidRDefault="009A03DA" w:rsidP="00C7490A">
            <w:pPr>
              <w:jc w:val="left"/>
              <w:rPr>
                <w:rFonts w:ascii="Arial" w:eastAsiaTheme="minorEastAsia" w:hAnsi="Arial" w:cs="Arial"/>
              </w:rPr>
            </w:pPr>
            <w:r w:rsidRPr="009A03DA">
              <w:rPr>
                <w:rFonts w:ascii="Arial" w:eastAsia="Arial" w:hAnsi="Arial" w:cs="Arial"/>
              </w:rPr>
              <w:t>-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  <w:r w:rsidR="001A2841">
              <w:rPr>
                <w:rFonts w:ascii="Arial" w:eastAsiaTheme="minorEastAsia" w:hAnsi="Arial" w:cs="Arial" w:hint="eastAsia"/>
              </w:rPr>
              <w:t xml:space="preserve">Talk about </w:t>
            </w:r>
            <w:r w:rsidR="00B66CC0">
              <w:rPr>
                <w:rFonts w:ascii="Arial" w:eastAsiaTheme="minorEastAsia" w:hAnsi="Arial" w:cs="Arial" w:hint="eastAsia"/>
              </w:rPr>
              <w:t>water states</w:t>
            </w:r>
            <w:r w:rsidR="001A2841">
              <w:rPr>
                <w:rFonts w:ascii="Arial" w:eastAsiaTheme="minorEastAsia" w:hAnsi="Arial" w:cs="Arial" w:hint="eastAsia"/>
              </w:rPr>
              <w:t xml:space="preserve"> in general</w:t>
            </w:r>
          </w:p>
          <w:p w14:paraId="16A53CCB" w14:textId="573F3B59" w:rsidR="001A2841" w:rsidRPr="001A2841" w:rsidRDefault="001A2841" w:rsidP="00C7490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>
              <w:rPr>
                <w:rFonts w:ascii="Arial" w:eastAsia="Arial" w:hAnsi="Arial" w:cs="Arial"/>
              </w:rPr>
              <w:t xml:space="preserve">Read the </w:t>
            </w:r>
            <w:r w:rsidR="007C1A18">
              <w:rPr>
                <w:rFonts w:ascii="Arial" w:eastAsiaTheme="minorEastAsia" w:hAnsi="Arial" w:cs="Arial"/>
              </w:rPr>
              <w:t>‘I</w:t>
            </w:r>
            <w:r w:rsidR="007C1A18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Theme="minorEastAsia" w:hAnsi="Arial" w:cs="Arial" w:hint="eastAsia"/>
              </w:rPr>
              <w:t>will learn</w:t>
            </w:r>
            <w:r>
              <w:rPr>
                <w:rFonts w:ascii="Arial" w:eastAsiaTheme="minorEastAsia" w:hAnsi="Arial" w:cs="Arial"/>
              </w:rPr>
              <w:t>…</w:t>
            </w:r>
            <w:r w:rsidR="007C1A18">
              <w:rPr>
                <w:rFonts w:ascii="Arial" w:eastAsiaTheme="minorEastAsia" w:hAnsi="Arial" w:cs="Arial"/>
              </w:rPr>
              <w:t>’</w:t>
            </w:r>
            <w:r>
              <w:rPr>
                <w:rFonts w:ascii="Arial" w:eastAsiaTheme="minorEastAsia" w:hAnsi="Arial" w:cs="Arial" w:hint="eastAsia"/>
              </w:rPr>
              <w:t xml:space="preserve"> to the class</w:t>
            </w:r>
            <w:r w:rsidR="00621E24">
              <w:rPr>
                <w:rFonts w:ascii="Arial" w:eastAsiaTheme="minorEastAsia" w:hAnsi="Arial" w:cs="Arial" w:hint="eastAsia"/>
              </w:rPr>
              <w:t>.</w:t>
            </w:r>
          </w:p>
          <w:p w14:paraId="5C19EF91" w14:textId="77777777" w:rsidR="00A969B2" w:rsidRPr="00AB1FF6" w:rsidRDefault="00C7490A" w:rsidP="001A2841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Have the students look at the background image</w:t>
            </w:r>
            <w:r w:rsidR="004A6F41">
              <w:rPr>
                <w:rFonts w:ascii="Arial" w:eastAsiaTheme="minorEastAsia" w:hAnsi="Arial" w:cs="Arial" w:hint="eastAsia"/>
              </w:rPr>
              <w:t xml:space="preserve"> and talk about it</w:t>
            </w:r>
            <w:r w:rsidR="00621E24">
              <w:rPr>
                <w:rFonts w:ascii="Arial" w:eastAsiaTheme="minorEastAsia" w:hAnsi="Arial" w:cs="Arial" w:hint="eastAsia"/>
              </w:rPr>
              <w:t>.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6A0873E0" w14:textId="7383A354" w:rsidR="00A969B2" w:rsidRDefault="00C7490A" w:rsidP="00ED33E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p.</w:t>
            </w:r>
            <w:ins w:id="0" w:author="hangyeol" w:date="2021-01-06T14:45:00Z">
              <w:r w:rsidR="002F51F6">
                <w:rPr>
                  <w:rFonts w:ascii="Arial" w:eastAsiaTheme="minorEastAsia" w:hAnsi="Arial" w:cs="Arial" w:hint="eastAsia"/>
                </w:rPr>
                <w:t xml:space="preserve"> </w:t>
              </w:r>
            </w:ins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61524F49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14:paraId="0E9B228D" w14:textId="77777777" w:rsidTr="000B7645">
        <w:trPr>
          <w:trHeight w:val="2060"/>
          <w:jc w:val="center"/>
        </w:trPr>
        <w:tc>
          <w:tcPr>
            <w:tcW w:w="2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B3212A3" w14:textId="77777777" w:rsidR="00A969B2" w:rsidRDefault="00A96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Arial" w:eastAsia="Arial" w:hAnsi="Arial" w:cs="Arial"/>
              </w:rPr>
            </w:pP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6B01BD58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Warm-up</w:t>
            </w:r>
          </w:p>
          <w:p w14:paraId="3CC9D9C5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 the</w:t>
            </w:r>
            <w:r w:rsidR="006973B5">
              <w:rPr>
                <w:rFonts w:ascii="Arial" w:eastAsia="Arial" w:hAnsi="Arial" w:cs="Arial"/>
              </w:rPr>
              <w:t xml:space="preserve"> title and the warm-up </w:t>
            </w:r>
            <w:r w:rsidR="00976BA2">
              <w:rPr>
                <w:rFonts w:ascii="Arial" w:eastAsia="Arial" w:hAnsi="Arial" w:cs="Arial"/>
              </w:rPr>
              <w:t>section</w:t>
            </w:r>
            <w:r w:rsidR="009B631D">
              <w:rPr>
                <w:rFonts w:ascii="Arial" w:eastAsia="Arial" w:hAnsi="Arial" w:cs="Arial"/>
              </w:rPr>
              <w:t xml:space="preserve"> aloud</w:t>
            </w:r>
            <w:r w:rsidR="004F3A17">
              <w:rPr>
                <w:rFonts w:ascii="Arial" w:eastAsia="Arial" w:hAnsi="Arial" w:cs="Arial"/>
              </w:rPr>
              <w:t>.</w:t>
            </w:r>
            <w:r w:rsidR="009B631D">
              <w:rPr>
                <w:rFonts w:ascii="Arial" w:eastAsia="Arial" w:hAnsi="Arial" w:cs="Arial"/>
              </w:rPr>
              <w:t xml:space="preserve"> </w:t>
            </w:r>
          </w:p>
          <w:p w14:paraId="26B43DB3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AB1FF6">
              <w:rPr>
                <w:rFonts w:ascii="Arial" w:eastAsia="Arial" w:hAnsi="Arial" w:cs="Arial"/>
              </w:rPr>
              <w:t>ead the question</w:t>
            </w:r>
            <w:r w:rsidR="009B631D">
              <w:rPr>
                <w:rFonts w:ascii="Arial" w:eastAsia="Arial" w:hAnsi="Arial" w:cs="Arial"/>
              </w:rPr>
              <w:t xml:space="preserve"> aloud and have students </w:t>
            </w:r>
            <w:r w:rsidR="004F3A17">
              <w:rPr>
                <w:rFonts w:ascii="Arial" w:eastAsia="Arial" w:hAnsi="Arial" w:cs="Arial"/>
              </w:rPr>
              <w:t xml:space="preserve">give </w:t>
            </w:r>
            <w:r w:rsidR="009B631D">
              <w:rPr>
                <w:rFonts w:ascii="Arial" w:eastAsia="Arial" w:hAnsi="Arial" w:cs="Arial"/>
              </w:rPr>
              <w:t>responses; write a few responses on the board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6BAFBB6A" w14:textId="77777777" w:rsidR="00BF6EB6" w:rsidRDefault="00BF6EB6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-Watch the </w:t>
            </w:r>
            <w:r w:rsidR="006F5B7C">
              <w:rPr>
                <w:rFonts w:ascii="Arial" w:eastAsiaTheme="minorEastAsia" w:hAnsi="Arial" w:cs="Arial" w:hint="eastAsia"/>
              </w:rPr>
              <w:t>experiment</w:t>
            </w:r>
            <w:r>
              <w:rPr>
                <w:rFonts w:ascii="Arial" w:eastAsia="Arial" w:hAnsi="Arial" w:cs="Arial"/>
              </w:rPr>
              <w:t xml:space="preserve"> video to further introduce the lesson topic (</w:t>
            </w:r>
            <w:r w:rsidR="00AB1FF6">
              <w:rPr>
                <w:rFonts w:ascii="Arial" w:eastAsiaTheme="minorEastAsia" w:hAnsi="Arial" w:cs="Arial" w:hint="eastAsia"/>
              </w:rPr>
              <w:t>scan the QR</w:t>
            </w:r>
            <w:r>
              <w:rPr>
                <w:rFonts w:ascii="Arial" w:eastAsia="Arial" w:hAnsi="Arial" w:cs="Arial"/>
              </w:rPr>
              <w:t xml:space="preserve"> a</w:t>
            </w:r>
            <w:r w:rsidR="00AB1FF6">
              <w:rPr>
                <w:rFonts w:ascii="Arial" w:eastAsia="Arial" w:hAnsi="Arial" w:cs="Arial"/>
              </w:rPr>
              <w:t>bove the reading passag</w:t>
            </w:r>
            <w:r w:rsidR="0012709B"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 xml:space="preserve">). </w:t>
            </w:r>
          </w:p>
          <w:p w14:paraId="4FB5C4F9" w14:textId="77777777" w:rsidR="00A969B2" w:rsidRDefault="00AB1FF6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Key</w:t>
            </w:r>
            <w:r w:rsidR="009B631D">
              <w:rPr>
                <w:rFonts w:ascii="Arial" w:eastAsia="Arial" w:hAnsi="Arial" w:cs="Arial"/>
                <w:b/>
              </w:rPr>
              <w:t xml:space="preserve"> Words</w:t>
            </w:r>
          </w:p>
          <w:p w14:paraId="0B525ADA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A</w:t>
            </w:r>
            <w:r w:rsidR="009B631D">
              <w:rPr>
                <w:rFonts w:ascii="Arial" w:eastAsia="Arial" w:hAnsi="Arial" w:cs="Arial"/>
              </w:rPr>
              <w:t>sk students to look at the picture</w:t>
            </w:r>
            <w:r w:rsidR="005A0689">
              <w:rPr>
                <w:rFonts w:ascii="Arial" w:eastAsia="Arial" w:hAnsi="Arial" w:cs="Arial"/>
              </w:rPr>
              <w:t>s</w:t>
            </w:r>
            <w:r w:rsidR="00AB1FF6">
              <w:rPr>
                <w:rFonts w:ascii="Arial" w:eastAsiaTheme="minorEastAsia" w:hAnsi="Arial" w:cs="Arial" w:hint="eastAsia"/>
              </w:rPr>
              <w:t xml:space="preserve"> </w:t>
            </w:r>
            <w:r w:rsidR="009B631D">
              <w:rPr>
                <w:rFonts w:ascii="Arial" w:eastAsia="Arial" w:hAnsi="Arial" w:cs="Arial"/>
              </w:rPr>
              <w:t>and discuss what they see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7174213A" w14:textId="77777777" w:rsidR="00A969B2" w:rsidRDefault="009A03DA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R</w:t>
            </w:r>
            <w:r w:rsidR="009B631D">
              <w:rPr>
                <w:rFonts w:ascii="Arial" w:eastAsia="Arial" w:hAnsi="Arial" w:cs="Arial"/>
              </w:rPr>
              <w:t>ead</w:t>
            </w:r>
            <w:r w:rsidR="005A0689">
              <w:rPr>
                <w:rFonts w:ascii="Arial" w:eastAsia="Arial" w:hAnsi="Arial" w:cs="Arial"/>
              </w:rPr>
              <w:t xml:space="preserve"> the</w:t>
            </w:r>
            <w:r w:rsidR="009B631D">
              <w:rPr>
                <w:rFonts w:ascii="Arial" w:eastAsia="Arial" w:hAnsi="Arial" w:cs="Arial"/>
              </w:rPr>
              <w:t xml:space="preserve"> </w:t>
            </w:r>
            <w:r w:rsidR="00AB1FF6">
              <w:rPr>
                <w:rFonts w:ascii="Arial" w:eastAsia="Arial" w:hAnsi="Arial" w:cs="Arial"/>
              </w:rPr>
              <w:t xml:space="preserve">new words </w:t>
            </w:r>
            <w:r w:rsidR="00AB1FF6">
              <w:rPr>
                <w:rFonts w:ascii="Arial" w:eastAsiaTheme="minorEastAsia" w:hAnsi="Arial" w:cs="Arial" w:hint="eastAsia"/>
              </w:rPr>
              <w:t>under the pictures</w:t>
            </w:r>
            <w:r w:rsidR="005A0689">
              <w:rPr>
                <w:rFonts w:ascii="Arial" w:eastAsia="Arial" w:hAnsi="Arial" w:cs="Arial"/>
              </w:rPr>
              <w:t>.</w:t>
            </w:r>
            <w:r w:rsidR="004F3A17">
              <w:rPr>
                <w:rFonts w:ascii="Arial" w:eastAsia="Arial" w:hAnsi="Arial" w:cs="Arial"/>
              </w:rPr>
              <w:t xml:space="preserve"> </w:t>
            </w:r>
          </w:p>
          <w:p w14:paraId="0F2BAB94" w14:textId="77777777" w:rsidR="005A0689" w:rsidRDefault="005A0689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Listen to the audio</w:t>
            </w:r>
            <w:r w:rsidR="00AB1FF6">
              <w:rPr>
                <w:rFonts w:ascii="Arial" w:eastAsiaTheme="minorEastAsia" w:hAnsi="Arial" w:cs="Arial" w:hint="eastAsia"/>
              </w:rPr>
              <w:t>.</w:t>
            </w:r>
            <w:r>
              <w:rPr>
                <w:rFonts w:ascii="Arial" w:eastAsia="Arial" w:hAnsi="Arial" w:cs="Arial"/>
              </w:rPr>
              <w:t xml:space="preserve"> Listen and repeat</w:t>
            </w:r>
            <w:r w:rsidR="004F3A17">
              <w:rPr>
                <w:rFonts w:ascii="Arial" w:eastAsia="Arial" w:hAnsi="Arial" w:cs="Arial"/>
              </w:rPr>
              <w:t xml:space="preserve"> the</w:t>
            </w:r>
            <w:r>
              <w:rPr>
                <w:rFonts w:ascii="Arial" w:eastAsia="Arial" w:hAnsi="Arial" w:cs="Arial"/>
              </w:rPr>
              <w:t xml:space="preserve"> pronunciation of</w:t>
            </w:r>
            <w:r w:rsidR="004F3A17">
              <w:rPr>
                <w:rFonts w:ascii="Arial" w:eastAsia="Arial" w:hAnsi="Arial" w:cs="Arial"/>
              </w:rPr>
              <w:t xml:space="preserve"> the new vocabulary. 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196209D6" w14:textId="77777777" w:rsidR="005A0689" w:rsidRDefault="009B631D" w:rsidP="005A0689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5A0689">
              <w:rPr>
                <w:rFonts w:ascii="Arial" w:eastAsia="Arial" w:hAnsi="Arial" w:cs="Arial"/>
              </w:rPr>
              <w:t xml:space="preserve"> E</w:t>
            </w:r>
            <w:r>
              <w:rPr>
                <w:rFonts w:ascii="Arial" w:eastAsia="Arial" w:hAnsi="Arial" w:cs="Arial"/>
              </w:rPr>
              <w:t xml:space="preserve">xplain words that are unfamiliar to </w:t>
            </w:r>
            <w:r w:rsidR="004F3A17">
              <w:rPr>
                <w:rFonts w:ascii="Arial" w:eastAsia="Arial" w:hAnsi="Arial" w:cs="Arial"/>
              </w:rPr>
              <w:t xml:space="preserve">the </w:t>
            </w:r>
            <w:r>
              <w:rPr>
                <w:rFonts w:ascii="Arial" w:eastAsia="Arial" w:hAnsi="Arial" w:cs="Arial"/>
              </w:rPr>
              <w:t>students</w:t>
            </w:r>
            <w:r w:rsidR="004F3A17">
              <w:rPr>
                <w:rFonts w:ascii="Arial" w:eastAsia="Arial" w:hAnsi="Arial" w:cs="Arial"/>
              </w:rPr>
              <w:t>.</w:t>
            </w:r>
            <w:r w:rsidR="005A0689">
              <w:rPr>
                <w:rFonts w:ascii="Arial" w:eastAsia="Arial" w:hAnsi="Arial" w:cs="Arial"/>
              </w:rPr>
              <w:t xml:space="preserve"> </w:t>
            </w:r>
          </w:p>
          <w:p w14:paraId="61200BA4" w14:textId="77777777" w:rsidR="00AB1FF6" w:rsidRPr="00AB1FF6" w:rsidRDefault="00AB1FF6" w:rsidP="00AB1FF6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>
              <w:rPr>
                <w:rFonts w:ascii="Arial" w:eastAsia="Arial" w:hAnsi="Arial" w:cs="Arial"/>
              </w:rPr>
              <w:t>Listen to the audio</w:t>
            </w:r>
            <w:r>
              <w:rPr>
                <w:rFonts w:ascii="Arial" w:eastAsiaTheme="minorEastAsia" w:hAnsi="Arial" w:cs="Arial" w:hint="eastAsia"/>
              </w:rPr>
              <w:t xml:space="preserve"> again and </w:t>
            </w:r>
            <w:r w:rsidR="00494A46">
              <w:rPr>
                <w:rFonts w:ascii="Arial" w:eastAsiaTheme="minorEastAsia" w:hAnsi="Arial" w:cs="Arial" w:hint="eastAsia"/>
              </w:rPr>
              <w:t xml:space="preserve">have students </w:t>
            </w:r>
            <w:r>
              <w:rPr>
                <w:rFonts w:ascii="Arial" w:eastAsiaTheme="minorEastAsia" w:hAnsi="Arial" w:cs="Arial" w:hint="eastAsia"/>
              </w:rPr>
              <w:t>number the words.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256B758F" w14:textId="77777777" w:rsidR="00A969B2" w:rsidRPr="004A6F41" w:rsidRDefault="004A6F41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p. </w:t>
            </w:r>
            <w:r>
              <w:rPr>
                <w:rFonts w:ascii="Arial" w:eastAsiaTheme="minorEastAsia" w:hAnsi="Arial" w:cs="Arial" w:hint="eastAsia"/>
              </w:rPr>
              <w:t>8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2689C6C4" w14:textId="77777777" w:rsidR="00A969B2" w:rsidRDefault="00AB1FF6" w:rsidP="00A42CD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14:paraId="5343372C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70892A6D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bookmarkStart w:id="1" w:name="_gjdgxs" w:colFirst="0" w:colLast="0"/>
            <w:bookmarkEnd w:id="1"/>
            <w:r>
              <w:rPr>
                <w:rFonts w:ascii="Arial" w:eastAsia="Arial" w:hAnsi="Arial" w:cs="Arial"/>
                <w:b/>
              </w:rPr>
              <w:t>Reading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92D8212" w14:textId="77777777" w:rsidR="00BF6EB6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Reading</w:t>
            </w:r>
          </w:p>
          <w:p w14:paraId="41E3CAB9" w14:textId="77777777" w:rsidR="00A969B2" w:rsidRDefault="008C5412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>isten to the audio track for the passage; have students track the words of the passage as they are spoken</w:t>
            </w:r>
            <w:r w:rsidR="004F3A17">
              <w:rPr>
                <w:rFonts w:ascii="Arial" w:eastAsia="Arial" w:hAnsi="Arial" w:cs="Arial"/>
              </w:rPr>
              <w:t>.</w:t>
            </w:r>
          </w:p>
          <w:p w14:paraId="5AE50168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L</w:t>
            </w:r>
            <w:r w:rsidR="009B631D">
              <w:rPr>
                <w:rFonts w:ascii="Arial" w:eastAsia="Arial" w:hAnsi="Arial" w:cs="Arial"/>
              </w:rPr>
              <w:t xml:space="preserve">isten again and pause the audio track after each sentence; have students repeat </w:t>
            </w:r>
            <w:r>
              <w:rPr>
                <w:rFonts w:ascii="Arial" w:eastAsia="Arial" w:hAnsi="Arial" w:cs="Arial"/>
              </w:rPr>
              <w:t>the sentences for</w:t>
            </w:r>
            <w:r w:rsidR="009B631D">
              <w:rPr>
                <w:rFonts w:ascii="Arial" w:eastAsia="Arial" w:hAnsi="Arial" w:cs="Arial"/>
              </w:rPr>
              <w:t xml:space="preserve"> pronunciation practice</w:t>
            </w:r>
            <w:r>
              <w:rPr>
                <w:rFonts w:ascii="Arial" w:eastAsia="Arial" w:hAnsi="Arial" w:cs="Arial"/>
              </w:rPr>
              <w:t>.</w:t>
            </w:r>
          </w:p>
          <w:p w14:paraId="1E73E9B2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</w:t>
            </w:r>
            <w:r w:rsidR="009B631D">
              <w:rPr>
                <w:rFonts w:ascii="Arial" w:eastAsia="Arial" w:hAnsi="Arial" w:cs="Arial"/>
              </w:rPr>
              <w:t>lose the book and ask students to explain what they can remember; students may explain in their first language as long as the teacher is able to understand</w:t>
            </w:r>
            <w:r>
              <w:rPr>
                <w:rFonts w:ascii="Arial" w:eastAsia="Arial" w:hAnsi="Arial" w:cs="Arial"/>
              </w:rPr>
              <w:t>.</w:t>
            </w:r>
          </w:p>
          <w:p w14:paraId="5FD90F41" w14:textId="77777777" w:rsidR="00A969B2" w:rsidRPr="00AB1FF6" w:rsidRDefault="00AB1FF6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AHA I SEE</w:t>
            </w:r>
          </w:p>
          <w:p w14:paraId="252B164B" w14:textId="77777777" w:rsidR="004F3A17" w:rsidRPr="00831E1C" w:rsidRDefault="00494A46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Ask the students to </w:t>
            </w:r>
            <w:r w:rsidR="004F3A17">
              <w:rPr>
                <w:rFonts w:ascii="Arial" w:eastAsia="Arial" w:hAnsi="Arial" w:cs="Arial"/>
              </w:rPr>
              <w:t>read the sentences</w:t>
            </w:r>
            <w:r w:rsidR="00831E1C">
              <w:rPr>
                <w:rFonts w:ascii="Arial" w:eastAsiaTheme="minorEastAsia" w:hAnsi="Arial" w:cs="Arial" w:hint="eastAsia"/>
              </w:rPr>
              <w:t>.</w:t>
            </w:r>
          </w:p>
          <w:p w14:paraId="01030162" w14:textId="77777777" w:rsidR="000C6B65" w:rsidRPr="000C6B65" w:rsidRDefault="004F3A17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0C6B65">
              <w:rPr>
                <w:rFonts w:ascii="Arial" w:eastAsia="Arial" w:hAnsi="Arial" w:cs="Arial"/>
              </w:rPr>
              <w:t>Explain words that are unfamiliar to the students.</w:t>
            </w:r>
            <w:r w:rsidR="00BF3FF9">
              <w:rPr>
                <w:rFonts w:ascii="Arial" w:eastAsia="Arial" w:hAnsi="Arial" w:cs="Arial"/>
              </w:rPr>
              <w:t xml:space="preserve"> </w:t>
            </w:r>
            <w:r w:rsidR="000C6B65">
              <w:rPr>
                <w:rFonts w:ascii="Arial" w:eastAsia="Arial" w:hAnsi="Arial" w:cs="Arial"/>
              </w:rPr>
              <w:t>Take a look at the extra words at the end of the book.</w:t>
            </w:r>
          </w:p>
          <w:p w14:paraId="6B58C0AD" w14:textId="77777777" w:rsidR="00831E1C" w:rsidRPr="00831E1C" w:rsidRDefault="00831E1C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</w:t>
            </w:r>
            <w:r w:rsidR="000C6B65">
              <w:rPr>
                <w:rFonts w:ascii="Arial" w:eastAsiaTheme="minorEastAsia" w:hAnsi="Arial" w:cs="Arial" w:hint="eastAsia"/>
              </w:rPr>
              <w:t>Explain details about the topic</w:t>
            </w:r>
          </w:p>
          <w:p w14:paraId="46E48FE7" w14:textId="77777777" w:rsidR="00A969B2" w:rsidRDefault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831E1C">
              <w:rPr>
                <w:rFonts w:ascii="Arial" w:eastAsiaTheme="minorEastAsia" w:hAnsi="Arial" w:cs="Arial" w:hint="eastAsia"/>
              </w:rPr>
              <w:t>G</w:t>
            </w:r>
            <w:r>
              <w:rPr>
                <w:rFonts w:ascii="Arial" w:eastAsia="Arial" w:hAnsi="Arial" w:cs="Arial"/>
              </w:rPr>
              <w:t xml:space="preserve">ive more examples if necessary.  </w:t>
            </w:r>
          </w:p>
          <w:p w14:paraId="49717B3E" w14:textId="77777777" w:rsidR="00A969B2" w:rsidRPr="007C1A18" w:rsidRDefault="007C1A18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 xml:space="preserve">C, D </w:t>
            </w:r>
          </w:p>
          <w:p w14:paraId="2191C9B3" w14:textId="77777777" w:rsidR="007C1A18" w:rsidRPr="007C1A18" w:rsidRDefault="004F3A17" w:rsidP="004F3A17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H</w:t>
            </w:r>
            <w:r w:rsidR="009B631D">
              <w:rPr>
                <w:rFonts w:ascii="Arial" w:eastAsia="Arial" w:hAnsi="Arial" w:cs="Arial"/>
              </w:rPr>
              <w:t xml:space="preserve">ave students </w:t>
            </w:r>
            <w:r w:rsidR="007C1A18">
              <w:rPr>
                <w:rFonts w:ascii="Arial" w:eastAsiaTheme="minorEastAsia" w:hAnsi="Arial" w:cs="Arial" w:hint="eastAsia"/>
              </w:rPr>
              <w:t xml:space="preserve">circle the key words in the reading. </w:t>
            </w:r>
          </w:p>
          <w:p w14:paraId="70F39923" w14:textId="77777777" w:rsidR="00A969B2" w:rsidRDefault="007C1A18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</w:t>
            </w:r>
            <w:r w:rsidR="009B631D">
              <w:rPr>
                <w:rFonts w:ascii="Arial" w:eastAsia="Arial" w:hAnsi="Arial" w:cs="Arial"/>
              </w:rPr>
              <w:t xml:space="preserve">complete the </w:t>
            </w:r>
            <w:r>
              <w:rPr>
                <w:rFonts w:ascii="Arial" w:eastAsiaTheme="minorEastAsia" w:hAnsi="Arial" w:cs="Arial" w:hint="eastAsia"/>
              </w:rPr>
              <w:t>read and choose</w:t>
            </w:r>
            <w:r w:rsidR="009B631D">
              <w:rPr>
                <w:rFonts w:ascii="Arial" w:eastAsia="Arial" w:hAnsi="Arial" w:cs="Arial"/>
              </w:rPr>
              <w:t xml:space="preserve"> by </w:t>
            </w:r>
            <w:r w:rsidR="004F3A17">
              <w:rPr>
                <w:rFonts w:ascii="Arial" w:eastAsia="Arial" w:hAnsi="Arial" w:cs="Arial"/>
              </w:rPr>
              <w:t xml:space="preserve">circling the correct answers. </w:t>
            </w:r>
          </w:p>
          <w:p w14:paraId="4C46CDFF" w14:textId="77777777" w:rsidR="004F3A17" w:rsidRDefault="004F3A17" w:rsidP="004F3A17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53599A42" w14:textId="77777777" w:rsidR="00A969B2" w:rsidRPr="00AB1FF6" w:rsidRDefault="009B631D" w:rsidP="00AB1FF6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p. </w:t>
            </w:r>
            <w:r w:rsidR="00AB1FF6">
              <w:rPr>
                <w:rFonts w:ascii="Arial" w:eastAsiaTheme="minorEastAsia" w:hAnsi="Arial" w:cs="Arial" w:hint="eastAsia"/>
              </w:rPr>
              <w:t>8-9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2F7FC206" w14:textId="77777777" w:rsidR="00A969B2" w:rsidRDefault="0006562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  <w:r w:rsidR="009B631D">
              <w:rPr>
                <w:rFonts w:ascii="Arial" w:eastAsia="Arial" w:hAnsi="Arial" w:cs="Arial"/>
              </w:rPr>
              <w:t xml:space="preserve"> mins</w:t>
            </w:r>
          </w:p>
        </w:tc>
      </w:tr>
      <w:tr w:rsidR="00A969B2" w14:paraId="2D395D41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54A86867" w14:textId="77777777" w:rsidR="00A969B2" w:rsidRDefault="009B631D" w:rsidP="002B4C1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Comprehension Check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BBA13F4" w14:textId="77777777" w:rsidR="00A969B2" w:rsidRPr="007D0066" w:rsidRDefault="007D0066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Check Your Understanding</w:t>
            </w:r>
          </w:p>
          <w:p w14:paraId="0C9C5DFF" w14:textId="77777777" w:rsidR="006E45A8" w:rsidRDefault="009B631D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6E45A8">
              <w:rPr>
                <w:rFonts w:ascii="Arial" w:eastAsia="Arial" w:hAnsi="Arial" w:cs="Arial"/>
              </w:rPr>
              <w:t>Have student</w:t>
            </w:r>
            <w:r w:rsidR="00DC22A9">
              <w:rPr>
                <w:rFonts w:ascii="Arial" w:eastAsia="Arial" w:hAnsi="Arial" w:cs="Arial"/>
              </w:rPr>
              <w:t>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 w:rsidR="00DC22A9">
              <w:rPr>
                <w:rFonts w:ascii="Arial" w:eastAsia="Arial" w:hAnsi="Arial" w:cs="Arial"/>
              </w:rPr>
              <w:t>select</w:t>
            </w:r>
            <w:r w:rsidR="006E45A8">
              <w:rPr>
                <w:rFonts w:ascii="Arial" w:eastAsia="Arial" w:hAnsi="Arial" w:cs="Arial"/>
              </w:rPr>
              <w:t xml:space="preserve"> the correct answers to the questions according to the passage.</w:t>
            </w:r>
          </w:p>
          <w:p w14:paraId="65CEB7C2" w14:textId="77777777" w:rsidR="009A2F53" w:rsidRDefault="006E45A8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Check the answers as a class</w:t>
            </w:r>
            <w:r w:rsidR="009A2F53">
              <w:rPr>
                <w:rFonts w:ascii="Arial" w:eastAsia="Arial" w:hAnsi="Arial" w:cs="Arial"/>
              </w:rPr>
              <w:t>.</w:t>
            </w:r>
          </w:p>
          <w:p w14:paraId="466C6930" w14:textId="77777777" w:rsidR="00A969B2" w:rsidRDefault="009A2F53" w:rsidP="006E45A8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Have students read the sentence(s) from the passage where they found the answers</w:t>
            </w:r>
            <w:r w:rsidR="006E45A8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to ensure understanding.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480C3CDD" w14:textId="77777777" w:rsidR="00A969B2" w:rsidRPr="007D0066" w:rsidRDefault="009B631D" w:rsidP="007D0066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p. 1</w:t>
            </w:r>
            <w:r w:rsidR="007D0066">
              <w:rPr>
                <w:rFonts w:ascii="Arial" w:eastAsiaTheme="minorEastAsia" w:hAnsi="Arial" w:cs="Arial" w:hint="eastAsia"/>
              </w:rPr>
              <w:t>0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887CFBE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 mins</w:t>
            </w:r>
          </w:p>
        </w:tc>
      </w:tr>
      <w:tr w:rsidR="00A969B2" w14:paraId="4DFEB562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0CBB470E" w14:textId="77777777" w:rsidR="00A969B2" w:rsidRDefault="009B631D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Consolidation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07A19FA8" w14:textId="77777777" w:rsidR="00A969B2" w:rsidRPr="007231BA" w:rsidRDefault="007231BA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B</w:t>
            </w:r>
            <w:r w:rsidR="000654D2">
              <w:rPr>
                <w:rFonts w:ascii="Arial" w:eastAsiaTheme="minorEastAsia" w:hAnsi="Arial" w:cs="Arial" w:hint="eastAsia"/>
                <w:b/>
              </w:rPr>
              <w:t>.</w:t>
            </w:r>
          </w:p>
          <w:p w14:paraId="5E76B304" w14:textId="77777777" w:rsidR="009A2F53" w:rsidRPr="00726171" w:rsidRDefault="009A2F53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Have</w:t>
            </w:r>
            <w:r w:rsidR="009B631D">
              <w:rPr>
                <w:rFonts w:ascii="Arial" w:eastAsia="Arial" w:hAnsi="Arial" w:cs="Arial"/>
              </w:rPr>
              <w:t xml:space="preserve"> students read</w:t>
            </w:r>
            <w:r>
              <w:rPr>
                <w:rFonts w:ascii="Arial" w:eastAsia="Arial" w:hAnsi="Arial" w:cs="Arial"/>
              </w:rPr>
              <w:t xml:space="preserve"> the words </w:t>
            </w:r>
            <w:r w:rsidR="00FD66EA">
              <w:rPr>
                <w:rFonts w:ascii="Arial" w:eastAsiaTheme="minorEastAsia" w:hAnsi="Arial" w:cs="Arial" w:hint="eastAsia"/>
              </w:rPr>
              <w:t xml:space="preserve">choices </w:t>
            </w:r>
            <w:r w:rsidR="009B631D">
              <w:rPr>
                <w:rFonts w:ascii="Arial" w:eastAsia="Arial" w:hAnsi="Arial" w:cs="Arial"/>
              </w:rPr>
              <w:t>aloud</w:t>
            </w:r>
            <w:r w:rsidR="00726171">
              <w:rPr>
                <w:rFonts w:ascii="Arial" w:eastAsiaTheme="minorEastAsia" w:hAnsi="Arial" w:cs="Arial" w:hint="eastAsia"/>
              </w:rPr>
              <w:t>.</w:t>
            </w:r>
          </w:p>
          <w:p w14:paraId="0ABE8922" w14:textId="77777777" w:rsidR="00A969B2" w:rsidRPr="000654D2" w:rsidRDefault="009B631D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9A2F53">
              <w:rPr>
                <w:rFonts w:ascii="Arial" w:eastAsia="Arial" w:hAnsi="Arial" w:cs="Arial"/>
              </w:rPr>
              <w:t xml:space="preserve">Ask students to </w:t>
            </w:r>
            <w:r w:rsidR="00FD66EA">
              <w:rPr>
                <w:rFonts w:ascii="Arial" w:eastAsiaTheme="minorEastAsia" w:hAnsi="Arial" w:cs="Arial" w:hint="eastAsia"/>
              </w:rPr>
              <w:t xml:space="preserve">mark </w:t>
            </w:r>
            <w:r w:rsidR="009A2F53">
              <w:rPr>
                <w:rFonts w:ascii="Arial" w:eastAsia="Arial" w:hAnsi="Arial" w:cs="Arial"/>
              </w:rPr>
              <w:t xml:space="preserve">the correct </w:t>
            </w:r>
            <w:r w:rsidR="00FD66EA">
              <w:rPr>
                <w:rFonts w:ascii="Arial" w:eastAsiaTheme="minorEastAsia" w:hAnsi="Arial" w:cs="Arial" w:hint="eastAsia"/>
              </w:rPr>
              <w:t>sentence</w:t>
            </w:r>
            <w:r w:rsidR="009A2F53">
              <w:rPr>
                <w:rFonts w:ascii="Arial" w:eastAsia="Arial" w:hAnsi="Arial" w:cs="Arial"/>
              </w:rPr>
              <w:t xml:space="preserve"> according to the passage. </w:t>
            </w:r>
          </w:p>
          <w:p w14:paraId="4A9F8750" w14:textId="77777777" w:rsidR="009A2F53" w:rsidRDefault="009A2F53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 xml:space="preserve">- Check the answers as a class. </w:t>
            </w:r>
          </w:p>
          <w:p w14:paraId="6516D71C" w14:textId="77777777" w:rsidR="00FD66EA" w:rsidRDefault="00FD66EA">
            <w:pPr>
              <w:jc w:val="left"/>
              <w:rPr>
                <w:rFonts w:ascii="Arial" w:eastAsiaTheme="minorEastAsia" w:hAnsi="Arial" w:cs="Arial"/>
                <w:b/>
              </w:rPr>
            </w:pPr>
            <w:r w:rsidRPr="00FD66EA">
              <w:rPr>
                <w:rFonts w:ascii="Arial" w:eastAsiaTheme="minorEastAsia" w:hAnsi="Arial" w:cs="Arial" w:hint="eastAsia"/>
                <w:b/>
              </w:rPr>
              <w:t xml:space="preserve">C. </w:t>
            </w:r>
          </w:p>
          <w:p w14:paraId="38473F37" w14:textId="77777777" w:rsidR="00FD66EA" w:rsidRDefault="00FD66E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read </w:t>
            </w:r>
            <w:r w:rsidR="000472CA">
              <w:rPr>
                <w:rFonts w:ascii="Arial" w:eastAsiaTheme="minorEastAsia" w:hAnsi="Arial" w:cs="Arial" w:hint="eastAsia"/>
              </w:rPr>
              <w:t>causes first.</w:t>
            </w:r>
          </w:p>
          <w:p w14:paraId="2050E5FE" w14:textId="77777777" w:rsidR="00FD66EA" w:rsidRDefault="00FD66E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</w:t>
            </w:r>
            <w:r w:rsidR="00CF771F">
              <w:rPr>
                <w:rFonts w:ascii="Arial" w:eastAsiaTheme="minorEastAsia" w:hAnsi="Arial" w:cs="Arial" w:hint="eastAsia"/>
              </w:rPr>
              <w:t>write correct effects.</w:t>
            </w:r>
          </w:p>
          <w:p w14:paraId="5A93FFEA" w14:textId="77777777" w:rsidR="00FD66EA" w:rsidRPr="00FD66EA" w:rsidRDefault="00FD66EA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Check the answers as a class</w:t>
            </w:r>
          </w:p>
          <w:p w14:paraId="7ACD8826" w14:textId="77777777" w:rsidR="00A969B2" w:rsidRDefault="007231BA">
            <w:pPr>
              <w:jc w:val="left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D</w:t>
            </w:r>
            <w:r w:rsidR="00FD66EA">
              <w:rPr>
                <w:rFonts w:ascii="Arial" w:eastAsiaTheme="minorEastAsia" w:hAnsi="Arial" w:cs="Arial" w:hint="eastAsia"/>
                <w:b/>
              </w:rPr>
              <w:t>.</w:t>
            </w:r>
          </w:p>
          <w:p w14:paraId="39ED1955" w14:textId="77777777" w:rsidR="00D43484" w:rsidRPr="009B2CB1" w:rsidRDefault="00F3372E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Have students </w:t>
            </w:r>
            <w:r w:rsidR="009B2CB1">
              <w:rPr>
                <w:rFonts w:ascii="Arial" w:eastAsiaTheme="minorEastAsia" w:hAnsi="Arial" w:cs="Arial" w:hint="eastAsia"/>
              </w:rPr>
              <w:t>look at the pictures.</w:t>
            </w:r>
          </w:p>
          <w:p w14:paraId="57F1B1B6" w14:textId="77777777" w:rsidR="00E53EE4" w:rsidRDefault="009B631D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9A2F53">
              <w:rPr>
                <w:rFonts w:ascii="Arial" w:eastAsia="Arial" w:hAnsi="Arial" w:cs="Arial"/>
              </w:rPr>
              <w:t xml:space="preserve"> Have students </w:t>
            </w:r>
            <w:r w:rsidR="00E2266D">
              <w:rPr>
                <w:rFonts w:ascii="Arial" w:eastAsiaTheme="minorEastAsia" w:hAnsi="Arial" w:cs="Arial" w:hint="eastAsia"/>
              </w:rPr>
              <w:t>unscramble and write the words</w:t>
            </w:r>
            <w:r w:rsidR="00E53EE4">
              <w:rPr>
                <w:rFonts w:ascii="Arial" w:eastAsiaTheme="minorEastAsia" w:hAnsi="Arial" w:cs="Arial" w:hint="eastAsia"/>
              </w:rPr>
              <w:t>.</w:t>
            </w:r>
          </w:p>
          <w:p w14:paraId="6E3B792B" w14:textId="77777777" w:rsidR="00A969B2" w:rsidRPr="00E53EE4" w:rsidRDefault="003D35D1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 xml:space="preserve">- Check the answers as a class.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7AA44F98" w14:textId="1C1DD0F1" w:rsidR="00A969B2" w:rsidRPr="007231BA" w:rsidRDefault="009B631D" w:rsidP="007231BA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p.</w:t>
            </w:r>
            <w:ins w:id="2" w:author="hangyeol" w:date="2021-01-06T14:46:00Z">
              <w:r w:rsidR="002F51F6">
                <w:rPr>
                  <w:rFonts w:ascii="Arial" w:eastAsiaTheme="minorEastAsia" w:hAnsi="Arial" w:cs="Arial" w:hint="eastAsia"/>
                </w:rPr>
                <w:t xml:space="preserve"> </w:t>
              </w:r>
            </w:ins>
            <w:r w:rsidR="007231BA">
              <w:rPr>
                <w:rFonts w:ascii="Arial" w:eastAsiaTheme="minorEastAsia" w:hAnsi="Arial" w:cs="Arial" w:hint="eastAsia"/>
              </w:rPr>
              <w:t>10-11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0C8E667E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14:paraId="148A2D59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3F8140A0" w14:textId="77777777" w:rsidR="00A969B2" w:rsidRPr="007D0066" w:rsidRDefault="007D0066">
            <w:pPr>
              <w:jc w:val="center"/>
              <w:rPr>
                <w:rFonts w:ascii="Arial" w:eastAsiaTheme="minorEastAsia" w:hAnsi="Arial" w:cs="Arial"/>
                <w:b/>
              </w:rPr>
            </w:pPr>
            <w:r>
              <w:rPr>
                <w:rFonts w:ascii="Arial" w:eastAsiaTheme="minorEastAsia" w:hAnsi="Arial" w:cs="Arial" w:hint="eastAsia"/>
                <w:b/>
              </w:rPr>
              <w:t>STEAM Project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5C9913AA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Project </w:t>
            </w:r>
          </w:p>
          <w:p w14:paraId="77943CEB" w14:textId="77777777" w:rsidR="00D95880" w:rsidRPr="009B6E3E" w:rsidRDefault="009B631D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</w:t>
            </w:r>
            <w:r w:rsidR="009562FA">
              <w:rPr>
                <w:rFonts w:ascii="Arial" w:eastAsia="Arial" w:hAnsi="Arial" w:cs="Arial"/>
              </w:rPr>
              <w:t xml:space="preserve"> </w:t>
            </w:r>
            <w:r w:rsidR="00295974">
              <w:rPr>
                <w:rFonts w:ascii="Arial" w:eastAsia="Arial" w:hAnsi="Arial" w:cs="Arial"/>
              </w:rPr>
              <w:t xml:space="preserve">Ask the </w:t>
            </w:r>
            <w:r w:rsidR="009562FA">
              <w:rPr>
                <w:rFonts w:ascii="Arial" w:eastAsia="Arial" w:hAnsi="Arial" w:cs="Arial"/>
              </w:rPr>
              <w:t>students</w:t>
            </w:r>
            <w:r w:rsidR="008F3CCD">
              <w:rPr>
                <w:rFonts w:ascii="Arial" w:eastAsia="Arial" w:hAnsi="Arial" w:cs="Arial"/>
              </w:rPr>
              <w:t xml:space="preserve"> to</w:t>
            </w:r>
            <w:r w:rsidR="009562FA">
              <w:rPr>
                <w:rFonts w:ascii="Arial" w:eastAsia="Arial" w:hAnsi="Arial" w:cs="Arial"/>
              </w:rPr>
              <w:t xml:space="preserve"> read </w:t>
            </w:r>
            <w:r w:rsidR="005E20A5">
              <w:rPr>
                <w:rFonts w:ascii="Arial" w:eastAsiaTheme="minorEastAsia" w:hAnsi="Arial" w:cs="Arial" w:hint="eastAsia"/>
              </w:rPr>
              <w:t xml:space="preserve">the </w:t>
            </w:r>
            <w:r w:rsidR="00295974">
              <w:rPr>
                <w:rFonts w:ascii="Arial" w:eastAsia="Arial" w:hAnsi="Arial" w:cs="Arial"/>
              </w:rPr>
              <w:t>instructions</w:t>
            </w:r>
            <w:r w:rsidR="009B6E3E">
              <w:rPr>
                <w:rFonts w:ascii="Arial" w:eastAsiaTheme="minorEastAsia" w:hAnsi="Arial" w:cs="Arial" w:hint="eastAsia"/>
              </w:rPr>
              <w:t>.</w:t>
            </w:r>
          </w:p>
          <w:p w14:paraId="0CF1ED40" w14:textId="77777777" w:rsidR="005E20A5" w:rsidRPr="005E20A5" w:rsidRDefault="00D95880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>- H</w:t>
            </w:r>
            <w:r>
              <w:rPr>
                <w:rFonts w:ascii="Arial" w:eastAsia="Arial" w:hAnsi="Arial" w:cs="Arial"/>
              </w:rPr>
              <w:t xml:space="preserve">ave </w:t>
            </w:r>
            <w:r>
              <w:rPr>
                <w:rFonts w:ascii="Arial" w:eastAsiaTheme="minorEastAsia" w:hAnsi="Arial" w:cs="Arial" w:hint="eastAsia"/>
              </w:rPr>
              <w:t xml:space="preserve">Students complete the </w:t>
            </w:r>
            <w:r w:rsidR="00214B56">
              <w:rPr>
                <w:rFonts w:ascii="Arial" w:eastAsiaTheme="minorEastAsia" w:hAnsi="Arial" w:cs="Arial" w:hint="eastAsia"/>
              </w:rPr>
              <w:t>activity</w:t>
            </w:r>
            <w:r>
              <w:rPr>
                <w:rFonts w:ascii="Arial" w:eastAsiaTheme="minorEastAsia" w:hAnsi="Arial" w:cs="Arial" w:hint="eastAsia"/>
              </w:rPr>
              <w:t>.</w:t>
            </w:r>
            <w:r w:rsidR="00295974">
              <w:rPr>
                <w:rFonts w:ascii="Arial" w:eastAsia="Arial" w:hAnsi="Arial" w:cs="Arial"/>
              </w:rPr>
              <w:t xml:space="preserve"> </w:t>
            </w:r>
            <w:r w:rsidR="009562FA">
              <w:rPr>
                <w:rFonts w:ascii="Arial" w:eastAsia="Arial" w:hAnsi="Arial" w:cs="Arial"/>
              </w:rPr>
              <w:t xml:space="preserve"> </w:t>
            </w:r>
          </w:p>
          <w:p w14:paraId="382756B0" w14:textId="77777777" w:rsidR="00A969B2" w:rsidRDefault="009B631D" w:rsidP="00060F3F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- Check the activity as a class</w:t>
            </w:r>
            <w:r w:rsidR="00060F3F">
              <w:rPr>
                <w:rFonts w:ascii="Arial" w:eastAsiaTheme="minorEastAsia" w:hAnsi="Arial" w:cs="Arial" w:hint="eastAsia"/>
              </w:rPr>
              <w:t>.</w:t>
            </w:r>
          </w:p>
          <w:p w14:paraId="58357EBE" w14:textId="616A84BC" w:rsidR="00060F3F" w:rsidRPr="00060F3F" w:rsidRDefault="00060F3F" w:rsidP="00060F3F">
            <w:pPr>
              <w:jc w:val="left"/>
              <w:rPr>
                <w:rFonts w:ascii="Arial" w:eastAsiaTheme="minorEastAsia" w:hAnsi="Arial" w:cs="Arial"/>
              </w:rPr>
            </w:pPr>
            <w:r>
              <w:rPr>
                <w:rFonts w:ascii="Arial" w:eastAsiaTheme="minorEastAsia" w:hAnsi="Arial" w:cs="Arial" w:hint="eastAsia"/>
              </w:rPr>
              <w:t xml:space="preserve">- Have students discuss the question </w:t>
            </w:r>
            <w:r w:rsidR="00817CCB">
              <w:rPr>
                <w:rFonts w:ascii="Arial" w:eastAsiaTheme="minorEastAsia" w:hAnsi="Arial" w:cs="Arial" w:hint="eastAsia"/>
              </w:rPr>
              <w:t>with a friend</w:t>
            </w:r>
            <w:r w:rsidR="00C06C50">
              <w:rPr>
                <w:rFonts w:ascii="Arial" w:eastAsiaTheme="minorEastAsia" w:hAnsi="Arial" w:cs="Arial" w:hint="eastAsia"/>
              </w:rPr>
              <w:t xml:space="preserve"> </w:t>
            </w:r>
            <w:r>
              <w:rPr>
                <w:rFonts w:ascii="Arial" w:eastAsiaTheme="minorEastAsia" w:hAnsi="Arial" w:cs="Arial"/>
              </w:rPr>
              <w:t>–</w:t>
            </w:r>
            <w:r>
              <w:rPr>
                <w:rFonts w:ascii="Arial" w:eastAsiaTheme="minorEastAsia" w:hAnsi="Arial" w:cs="Arial" w:hint="eastAsia"/>
              </w:rPr>
              <w:t xml:space="preserve"> Can any of these items change their state </w:t>
            </w:r>
            <w:r>
              <w:rPr>
                <w:rFonts w:ascii="Arial" w:eastAsiaTheme="minorEastAsia" w:hAnsi="Arial" w:cs="Arial"/>
              </w:rPr>
              <w:t>easily</w:t>
            </w:r>
            <w:r>
              <w:rPr>
                <w:rFonts w:ascii="Arial" w:eastAsiaTheme="minorEastAsia" w:hAnsi="Arial" w:cs="Arial" w:hint="eastAsia"/>
              </w:rPr>
              <w:t xml:space="preserve">?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174C32F1" w14:textId="77777777" w:rsidR="00A969B2" w:rsidRPr="007231BA" w:rsidRDefault="009B631D" w:rsidP="007231BA">
            <w:pPr>
              <w:jc w:val="center"/>
              <w:rPr>
                <w:rFonts w:ascii="Arial" w:eastAsiaTheme="minorEastAsia" w:hAnsi="Arial" w:cs="Arial"/>
              </w:rPr>
            </w:pPr>
            <w:r>
              <w:rPr>
                <w:rFonts w:ascii="Arial" w:eastAsia="Arial" w:hAnsi="Arial" w:cs="Arial"/>
              </w:rPr>
              <w:t>p. 1</w:t>
            </w:r>
            <w:r w:rsidR="007231BA">
              <w:rPr>
                <w:rFonts w:ascii="Arial" w:eastAsiaTheme="minorEastAsia" w:hAnsi="Arial" w:cs="Arial" w:hint="eastAsia"/>
              </w:rPr>
              <w:t>1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614AFAF3" w14:textId="77777777" w:rsidR="00A969B2" w:rsidRDefault="009B631D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 mins</w:t>
            </w:r>
          </w:p>
        </w:tc>
      </w:tr>
      <w:tr w:rsidR="00A969B2" w14:paraId="4FFE410E" w14:textId="77777777" w:rsidTr="000B7645">
        <w:trPr>
          <w:jc w:val="center"/>
        </w:trPr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3FA667B" w14:textId="77777777" w:rsidR="00A969B2" w:rsidRDefault="00032860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Wrap-up</w:t>
            </w:r>
          </w:p>
        </w:tc>
        <w:tc>
          <w:tcPr>
            <w:tcW w:w="5519" w:type="dxa"/>
            <w:tcBorders>
              <w:left w:val="single" w:sz="4" w:space="0" w:color="auto"/>
            </w:tcBorders>
            <w:shd w:val="clear" w:color="auto" w:fill="FDE9D9" w:themeFill="accent6" w:themeFillTint="33"/>
            <w:tcMar>
              <w:top w:w="113" w:type="dxa"/>
              <w:bottom w:w="113" w:type="dxa"/>
            </w:tcMar>
          </w:tcPr>
          <w:p w14:paraId="083A4A8A" w14:textId="77777777" w:rsidR="00A969B2" w:rsidRDefault="009B631D">
            <w:pPr>
              <w:jc w:val="left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Homework</w:t>
            </w:r>
          </w:p>
          <w:p w14:paraId="3F4A390B" w14:textId="77777777" w:rsidR="00A969B2" w:rsidRDefault="009B631D" w:rsidP="001C2E05">
            <w:pPr>
              <w:jc w:val="left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1C2E05">
              <w:rPr>
                <w:rFonts w:ascii="Arial" w:eastAsia="Arial" w:hAnsi="Arial" w:cs="Arial"/>
              </w:rPr>
              <w:t>Assign homework from the Workbook inserted at the back of the text</w:t>
            </w:r>
            <w:r w:rsidR="00883ABE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1242" w:type="dxa"/>
            <w:shd w:val="clear" w:color="auto" w:fill="FDE9D9" w:themeFill="accent6" w:themeFillTint="33"/>
            <w:vAlign w:val="center"/>
          </w:tcPr>
          <w:p w14:paraId="1D7B3B95" w14:textId="3EE577F4" w:rsidR="00A969B2" w:rsidRDefault="001C2E0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WB p.</w:t>
            </w:r>
            <w:ins w:id="3" w:author="hangyeol" w:date="2021-01-06T14:46:00Z">
              <w:r w:rsidR="002F51F6">
                <w:rPr>
                  <w:rFonts w:ascii="Arial" w:eastAsiaTheme="minorEastAsia" w:hAnsi="Arial" w:cs="Arial" w:hint="eastAsia"/>
                </w:rPr>
                <w:t xml:space="preserve"> </w:t>
              </w:r>
            </w:ins>
            <w:r>
              <w:rPr>
                <w:rFonts w:ascii="Arial" w:eastAsia="Arial" w:hAnsi="Arial" w:cs="Arial"/>
              </w:rPr>
              <w:t>4-5</w:t>
            </w:r>
          </w:p>
        </w:tc>
        <w:tc>
          <w:tcPr>
            <w:tcW w:w="1281" w:type="dxa"/>
            <w:shd w:val="clear" w:color="auto" w:fill="FDE9D9" w:themeFill="accent6" w:themeFillTint="33"/>
            <w:tcMar>
              <w:top w:w="113" w:type="dxa"/>
              <w:bottom w:w="113" w:type="dxa"/>
            </w:tcMar>
            <w:vAlign w:val="center"/>
          </w:tcPr>
          <w:p w14:paraId="1BA97BC7" w14:textId="77777777" w:rsidR="00A969B2" w:rsidRDefault="00A969B2">
            <w:pPr>
              <w:jc w:val="center"/>
              <w:rPr>
                <w:rFonts w:ascii="Arial" w:eastAsia="Arial" w:hAnsi="Arial" w:cs="Arial"/>
              </w:rPr>
            </w:pPr>
          </w:p>
        </w:tc>
      </w:tr>
    </w:tbl>
    <w:p w14:paraId="6812A607" w14:textId="77777777" w:rsidR="00A969B2" w:rsidRDefault="00A969B2"/>
    <w:sectPr w:rsidR="00A969B2"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DD6E3" w14:textId="77777777" w:rsidR="00F4748F" w:rsidRDefault="00F4748F" w:rsidP="000B7645">
      <w:r>
        <w:separator/>
      </w:r>
    </w:p>
  </w:endnote>
  <w:endnote w:type="continuationSeparator" w:id="0">
    <w:p w14:paraId="02CA7ABE" w14:textId="77777777" w:rsidR="00F4748F" w:rsidRDefault="00F4748F" w:rsidP="000B7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597A37" w14:textId="77777777" w:rsidR="00F4748F" w:rsidRDefault="00F4748F" w:rsidP="000B7645">
      <w:r>
        <w:separator/>
      </w:r>
    </w:p>
  </w:footnote>
  <w:footnote w:type="continuationSeparator" w:id="0">
    <w:p w14:paraId="6304BBD2" w14:textId="77777777" w:rsidR="00F4748F" w:rsidRDefault="00F4748F" w:rsidP="000B7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969B2"/>
    <w:rsid w:val="000033D9"/>
    <w:rsid w:val="00032860"/>
    <w:rsid w:val="000412B7"/>
    <w:rsid w:val="000431F2"/>
    <w:rsid w:val="000472CA"/>
    <w:rsid w:val="00060F3F"/>
    <w:rsid w:val="00064106"/>
    <w:rsid w:val="000654D2"/>
    <w:rsid w:val="0006562A"/>
    <w:rsid w:val="00081694"/>
    <w:rsid w:val="000B7645"/>
    <w:rsid w:val="000C6B65"/>
    <w:rsid w:val="0012548D"/>
    <w:rsid w:val="0012709B"/>
    <w:rsid w:val="001A2841"/>
    <w:rsid w:val="001C2E05"/>
    <w:rsid w:val="00214B56"/>
    <w:rsid w:val="00295974"/>
    <w:rsid w:val="002B4C1F"/>
    <w:rsid w:val="002F51F6"/>
    <w:rsid w:val="002F5718"/>
    <w:rsid w:val="00332A39"/>
    <w:rsid w:val="0037600C"/>
    <w:rsid w:val="003A7931"/>
    <w:rsid w:val="003D35D1"/>
    <w:rsid w:val="00494A46"/>
    <w:rsid w:val="004A6F41"/>
    <w:rsid w:val="004D17F1"/>
    <w:rsid w:val="004F1C0A"/>
    <w:rsid w:val="004F3A17"/>
    <w:rsid w:val="0052336F"/>
    <w:rsid w:val="00570A3C"/>
    <w:rsid w:val="005A0689"/>
    <w:rsid w:val="005C32E2"/>
    <w:rsid w:val="005E20A5"/>
    <w:rsid w:val="0060133B"/>
    <w:rsid w:val="00621E24"/>
    <w:rsid w:val="00622FFC"/>
    <w:rsid w:val="006739A2"/>
    <w:rsid w:val="006973B5"/>
    <w:rsid w:val="006E45A8"/>
    <w:rsid w:val="006F5B7C"/>
    <w:rsid w:val="00721CEF"/>
    <w:rsid w:val="007231BA"/>
    <w:rsid w:val="007232D3"/>
    <w:rsid w:val="00726171"/>
    <w:rsid w:val="00732A03"/>
    <w:rsid w:val="00753091"/>
    <w:rsid w:val="0075698D"/>
    <w:rsid w:val="00785D43"/>
    <w:rsid w:val="007A0049"/>
    <w:rsid w:val="007C1A18"/>
    <w:rsid w:val="007D0066"/>
    <w:rsid w:val="00807049"/>
    <w:rsid w:val="00817CCB"/>
    <w:rsid w:val="00831E1C"/>
    <w:rsid w:val="0084109C"/>
    <w:rsid w:val="00883ABE"/>
    <w:rsid w:val="008C5412"/>
    <w:rsid w:val="008F3CCD"/>
    <w:rsid w:val="0091409F"/>
    <w:rsid w:val="009562FA"/>
    <w:rsid w:val="00976BA2"/>
    <w:rsid w:val="009A03DA"/>
    <w:rsid w:val="009A2F53"/>
    <w:rsid w:val="009B2CB1"/>
    <w:rsid w:val="009B631D"/>
    <w:rsid w:val="009B6E3E"/>
    <w:rsid w:val="009E7FA5"/>
    <w:rsid w:val="009F174E"/>
    <w:rsid w:val="00A167D1"/>
    <w:rsid w:val="00A256CF"/>
    <w:rsid w:val="00A42CD7"/>
    <w:rsid w:val="00A969B2"/>
    <w:rsid w:val="00AA0892"/>
    <w:rsid w:val="00AB1FF6"/>
    <w:rsid w:val="00AB7863"/>
    <w:rsid w:val="00AD7E6A"/>
    <w:rsid w:val="00AE063A"/>
    <w:rsid w:val="00AF2B58"/>
    <w:rsid w:val="00B66CC0"/>
    <w:rsid w:val="00BF3FF9"/>
    <w:rsid w:val="00BF6EB6"/>
    <w:rsid w:val="00BF70DA"/>
    <w:rsid w:val="00C06C50"/>
    <w:rsid w:val="00C7490A"/>
    <w:rsid w:val="00CF771F"/>
    <w:rsid w:val="00D43484"/>
    <w:rsid w:val="00D56F91"/>
    <w:rsid w:val="00D95880"/>
    <w:rsid w:val="00DA56E1"/>
    <w:rsid w:val="00DC22A9"/>
    <w:rsid w:val="00DD1BEB"/>
    <w:rsid w:val="00E2266D"/>
    <w:rsid w:val="00E469AD"/>
    <w:rsid w:val="00E53EE4"/>
    <w:rsid w:val="00E57091"/>
    <w:rsid w:val="00ED33E2"/>
    <w:rsid w:val="00F112FC"/>
    <w:rsid w:val="00F20E08"/>
    <w:rsid w:val="00F27876"/>
    <w:rsid w:val="00F3372E"/>
    <w:rsid w:val="00F3509A"/>
    <w:rsid w:val="00F41419"/>
    <w:rsid w:val="00F4748F"/>
    <w:rsid w:val="00F54A7F"/>
    <w:rsid w:val="00FD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F5DC33"/>
  <w15:docId w15:val="{29A7ADB5-87FB-4A0F-9083-1018C040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"/>
    <w:link w:val="Char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link w:val="a6"/>
    <w:uiPriority w:val="99"/>
    <w:rsid w:val="000B7645"/>
  </w:style>
  <w:style w:type="paragraph" w:styleId="a7">
    <w:name w:val="footer"/>
    <w:basedOn w:val="a"/>
    <w:link w:val="Char0"/>
    <w:uiPriority w:val="99"/>
    <w:unhideWhenUsed/>
    <w:rsid w:val="000B7645"/>
    <w:pPr>
      <w:tabs>
        <w:tab w:val="center" w:pos="4513"/>
        <w:tab w:val="right" w:pos="9026"/>
      </w:tabs>
    </w:pPr>
  </w:style>
  <w:style w:type="character" w:customStyle="1" w:styleId="Char0">
    <w:name w:val="바닥글 Char"/>
    <w:basedOn w:val="a0"/>
    <w:link w:val="a7"/>
    <w:uiPriority w:val="99"/>
    <w:rsid w:val="000B7645"/>
  </w:style>
  <w:style w:type="paragraph" w:styleId="a8">
    <w:name w:val="Balloon Text"/>
    <w:basedOn w:val="a"/>
    <w:link w:val="Char1"/>
    <w:uiPriority w:val="99"/>
    <w:semiHidden/>
    <w:unhideWhenUsed/>
    <w:rsid w:val="002F51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2F51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Chu Seungmin</cp:lastModifiedBy>
  <cp:revision>5</cp:revision>
  <cp:lastPrinted>2019-05-15T08:28:00Z</cp:lastPrinted>
  <dcterms:created xsi:type="dcterms:W3CDTF">2021-01-06T02:15:00Z</dcterms:created>
  <dcterms:modified xsi:type="dcterms:W3CDTF">2021-01-06T06:32:00Z</dcterms:modified>
</cp:coreProperties>
</file>